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09C5B03"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391534">
        <w:rPr>
          <w:rStyle w:val="Strong"/>
          <w:b/>
          <w:bCs w:val="0"/>
          <w:sz w:val="24"/>
          <w:szCs w:val="24"/>
        </w:rPr>
        <w:t>16-G008-23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BA30A0" w:rsidRDefault="00DE3F38" w:rsidP="006E17EC">
            <w:pPr>
              <w:pStyle w:val="TableContents"/>
              <w:rPr>
                <w:rFonts w:asciiTheme="minorHAnsi" w:hAnsiTheme="minorHAnsi"/>
                <w:sz w:val="22"/>
                <w:szCs w:val="22"/>
                <w:lang w:eastAsia="en-US"/>
              </w:rPr>
            </w:pPr>
            <w:r w:rsidRPr="00BA30A0">
              <w:rPr>
                <w:rFonts w:asciiTheme="minorHAnsi" w:hAnsiTheme="minorHAnsi"/>
                <w:sz w:val="22"/>
                <w:szCs w:val="22"/>
                <w:lang w:eastAsia="en-US"/>
              </w:rPr>
              <w:t xml:space="preserve">Firm/consortium’s experience and reputation </w:t>
            </w:r>
            <w:r w:rsidR="00B52A14" w:rsidRPr="00BA30A0">
              <w:rPr>
                <w:rFonts w:asciiTheme="minorHAnsi" w:hAnsiTheme="minorHAnsi"/>
                <w:sz w:val="22"/>
                <w:szCs w:val="22"/>
                <w:lang w:eastAsia="en-US"/>
              </w:rPr>
              <w:t>with</w:t>
            </w:r>
            <w:r w:rsidRPr="00BA30A0">
              <w:rPr>
                <w:rFonts w:asciiTheme="minorHAnsi" w:hAnsiTheme="minorHAnsi"/>
                <w:sz w:val="22"/>
                <w:szCs w:val="22"/>
                <w:lang w:eastAsia="en-US"/>
              </w:rPr>
              <w:t xml:space="preserve"> similar </w:t>
            </w:r>
            <w:r w:rsidR="00AD3DBB" w:rsidRPr="00BA30A0">
              <w:rPr>
                <w:rFonts w:asciiTheme="minorHAnsi" w:hAnsiTheme="minorHAnsi"/>
                <w:sz w:val="22"/>
                <w:szCs w:val="22"/>
                <w:lang w:eastAsia="en-US"/>
              </w:rPr>
              <w:t>supply of Goods</w:t>
            </w:r>
          </w:p>
        </w:tc>
        <w:tc>
          <w:tcPr>
            <w:tcW w:w="5367" w:type="dxa"/>
            <w:shd w:val="clear" w:color="auto" w:fill="auto"/>
          </w:tcPr>
          <w:p w14:paraId="432E9F53" w14:textId="77777777" w:rsidR="006E17EC" w:rsidRPr="00BA30A0" w:rsidRDefault="00391534" w:rsidP="005B38E4">
            <w:pPr>
              <w:pStyle w:val="TableContents"/>
              <w:numPr>
                <w:ilvl w:val="0"/>
                <w:numId w:val="3"/>
              </w:numPr>
              <w:rPr>
                <w:rFonts w:asciiTheme="minorHAnsi" w:hAnsiTheme="minorHAnsi"/>
                <w:sz w:val="22"/>
                <w:szCs w:val="22"/>
              </w:rPr>
            </w:pPr>
            <w:r w:rsidRPr="00BA30A0">
              <w:rPr>
                <w:rFonts w:asciiTheme="minorHAnsi" w:hAnsiTheme="minorHAnsi"/>
                <w:sz w:val="22"/>
                <w:szCs w:val="22"/>
              </w:rPr>
              <w:t>At least one reference showing similar supply of good.</w:t>
            </w:r>
          </w:p>
          <w:p w14:paraId="3ADDF29E" w14:textId="05FF80E3" w:rsidR="00391534" w:rsidRPr="00BA30A0" w:rsidRDefault="00391534" w:rsidP="005B38E4">
            <w:pPr>
              <w:pStyle w:val="TableContents"/>
              <w:numPr>
                <w:ilvl w:val="0"/>
                <w:numId w:val="3"/>
              </w:numPr>
              <w:rPr>
                <w:rFonts w:asciiTheme="minorHAnsi" w:hAnsiTheme="minorHAnsi"/>
                <w:sz w:val="22"/>
                <w:szCs w:val="22"/>
              </w:rPr>
            </w:pPr>
            <w:r w:rsidRPr="00BA30A0">
              <w:rPr>
                <w:rFonts w:asciiTheme="minorHAnsi" w:hAnsiTheme="minorHAnsi"/>
                <w:sz w:val="22"/>
                <w:szCs w:val="22"/>
              </w:rPr>
              <w:t>Valid business license</w:t>
            </w:r>
          </w:p>
        </w:tc>
        <w:tc>
          <w:tcPr>
            <w:tcW w:w="1360" w:type="dxa"/>
            <w:shd w:val="clear" w:color="auto" w:fill="auto"/>
            <w:vAlign w:val="center"/>
          </w:tcPr>
          <w:p w14:paraId="6FB170A3" w14:textId="1770ACC2" w:rsidR="006E17EC" w:rsidRPr="00BA30A0" w:rsidRDefault="00391534" w:rsidP="006E17EC">
            <w:pPr>
              <w:pStyle w:val="TableContents"/>
              <w:jc w:val="center"/>
              <w:rPr>
                <w:rFonts w:asciiTheme="minorHAnsi" w:hAnsiTheme="minorHAnsi"/>
                <w:sz w:val="22"/>
                <w:szCs w:val="22"/>
                <w:lang w:eastAsia="en-US"/>
              </w:rPr>
            </w:pPr>
            <w:r w:rsidRPr="00BA30A0">
              <w:rPr>
                <w:rFonts w:asciiTheme="minorHAnsi" w:hAnsiTheme="minorHAnsi"/>
                <w:sz w:val="22"/>
                <w:szCs w:val="22"/>
                <w:lang w:eastAsia="en-US"/>
              </w:rPr>
              <w:t>30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BA30A0" w:rsidRDefault="00AD3DBB" w:rsidP="006E17EC">
            <w:pPr>
              <w:pStyle w:val="TableContents"/>
              <w:rPr>
                <w:rFonts w:asciiTheme="minorHAnsi" w:hAnsiTheme="minorHAnsi"/>
                <w:sz w:val="22"/>
                <w:szCs w:val="22"/>
                <w:lang w:eastAsia="en-US"/>
              </w:rPr>
            </w:pPr>
            <w:r w:rsidRPr="00BA30A0">
              <w:rPr>
                <w:rFonts w:asciiTheme="minorHAnsi" w:hAnsiTheme="minorHAnsi"/>
                <w:sz w:val="22"/>
                <w:szCs w:val="22"/>
                <w:lang w:eastAsia="en-US"/>
              </w:rPr>
              <w:t>Delivery time</w:t>
            </w:r>
          </w:p>
        </w:tc>
        <w:tc>
          <w:tcPr>
            <w:tcW w:w="5367" w:type="dxa"/>
            <w:shd w:val="clear" w:color="auto" w:fill="auto"/>
          </w:tcPr>
          <w:p w14:paraId="4BA71FA2" w14:textId="4BA7D37A" w:rsidR="006E17EC" w:rsidRPr="00BA30A0" w:rsidRDefault="00391534" w:rsidP="001D3BEC">
            <w:pPr>
              <w:pStyle w:val="TableContents"/>
              <w:numPr>
                <w:ilvl w:val="0"/>
                <w:numId w:val="4"/>
              </w:numPr>
              <w:rPr>
                <w:rFonts w:asciiTheme="minorHAnsi" w:hAnsiTheme="minorHAnsi"/>
                <w:sz w:val="22"/>
                <w:szCs w:val="22"/>
              </w:rPr>
            </w:pPr>
            <w:r w:rsidRPr="00BA30A0">
              <w:rPr>
                <w:rFonts w:asciiTheme="minorHAnsi" w:hAnsiTheme="minorHAnsi"/>
                <w:sz w:val="22"/>
                <w:szCs w:val="22"/>
              </w:rPr>
              <w:t>End of March</w:t>
            </w:r>
          </w:p>
        </w:tc>
        <w:tc>
          <w:tcPr>
            <w:tcW w:w="1360" w:type="dxa"/>
            <w:shd w:val="clear" w:color="auto" w:fill="auto"/>
            <w:vAlign w:val="center"/>
          </w:tcPr>
          <w:p w14:paraId="657554B4" w14:textId="3EAB780D" w:rsidR="006E17EC" w:rsidRPr="00BA30A0" w:rsidRDefault="00391534" w:rsidP="006E17EC">
            <w:pPr>
              <w:pStyle w:val="TableContents"/>
              <w:jc w:val="center"/>
              <w:rPr>
                <w:rFonts w:asciiTheme="minorHAnsi" w:hAnsiTheme="minorHAnsi"/>
                <w:sz w:val="22"/>
                <w:szCs w:val="22"/>
                <w:lang w:eastAsia="en-US"/>
              </w:rPr>
            </w:pPr>
            <w:r w:rsidRPr="00BA30A0">
              <w:rPr>
                <w:rFonts w:asciiTheme="minorHAnsi" w:hAnsiTheme="minorHAnsi"/>
                <w:sz w:val="22"/>
                <w:szCs w:val="22"/>
                <w:lang w:eastAsia="en-US"/>
              </w:rPr>
              <w:t>40</w:t>
            </w:r>
          </w:p>
        </w:tc>
      </w:tr>
      <w:tr w:rsidR="006E17EC" w:rsidRPr="00DF2302" w14:paraId="7395E14D" w14:textId="77777777" w:rsidTr="006E17EC">
        <w:trPr>
          <w:cantSplit/>
          <w:tblHeader/>
        </w:trPr>
        <w:tc>
          <w:tcPr>
            <w:tcW w:w="2430" w:type="dxa"/>
            <w:shd w:val="clear" w:color="auto" w:fill="auto"/>
            <w:vAlign w:val="center"/>
          </w:tcPr>
          <w:p w14:paraId="58A5C5B6" w14:textId="37391DA6" w:rsidR="006E17EC" w:rsidRPr="00BA30A0" w:rsidRDefault="00391534" w:rsidP="006E17EC">
            <w:pPr>
              <w:pStyle w:val="TableContents"/>
              <w:rPr>
                <w:rFonts w:asciiTheme="minorHAnsi" w:hAnsiTheme="minorHAnsi"/>
                <w:sz w:val="22"/>
                <w:szCs w:val="22"/>
                <w:lang w:eastAsia="en-US"/>
              </w:rPr>
            </w:pPr>
            <w:r w:rsidRPr="00BA30A0">
              <w:rPr>
                <w:rFonts w:asciiTheme="minorHAnsi" w:hAnsiTheme="minorHAnsi"/>
                <w:sz w:val="22"/>
                <w:szCs w:val="22"/>
                <w:lang w:eastAsia="en-US"/>
              </w:rPr>
              <w:t>Specifications Criteria</w:t>
            </w:r>
          </w:p>
        </w:tc>
        <w:tc>
          <w:tcPr>
            <w:tcW w:w="5367" w:type="dxa"/>
            <w:shd w:val="clear" w:color="auto" w:fill="auto"/>
          </w:tcPr>
          <w:p w14:paraId="23A8F695" w14:textId="52729B09" w:rsidR="006E17EC" w:rsidRPr="00BA30A0" w:rsidRDefault="00391534" w:rsidP="00635A59">
            <w:pPr>
              <w:pStyle w:val="TableContents"/>
              <w:numPr>
                <w:ilvl w:val="0"/>
                <w:numId w:val="5"/>
              </w:numPr>
              <w:rPr>
                <w:rFonts w:asciiTheme="minorHAnsi" w:hAnsiTheme="minorHAnsi"/>
                <w:sz w:val="22"/>
                <w:szCs w:val="22"/>
              </w:rPr>
            </w:pPr>
            <w:r w:rsidRPr="00BA30A0">
              <w:rPr>
                <w:rFonts w:asciiTheme="minorHAnsi" w:hAnsiTheme="minorHAnsi"/>
                <w:sz w:val="22"/>
                <w:szCs w:val="22"/>
              </w:rPr>
              <w:t>Must comply with the provided specifications for the description of the TDC650</w:t>
            </w:r>
            <w:bookmarkStart w:id="10" w:name="_GoBack"/>
            <w:bookmarkEnd w:id="10"/>
          </w:p>
        </w:tc>
        <w:tc>
          <w:tcPr>
            <w:tcW w:w="1360" w:type="dxa"/>
            <w:shd w:val="clear" w:color="auto" w:fill="auto"/>
            <w:vAlign w:val="center"/>
          </w:tcPr>
          <w:p w14:paraId="240875A4" w14:textId="2AA9877F" w:rsidR="006E17EC" w:rsidRPr="00BA30A0" w:rsidRDefault="00BA30A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ins w:id="16" w:author="Sven Erik" w:date="2020-08-26T15:40:00Z">
        <w:r w:rsidR="00B57649">
          <w:rPr>
            <w:rFonts w:ascii="Calibri" w:hAnsi="Calibri"/>
            <w:b/>
            <w:lang w:val="en-GB"/>
          </w:rPr>
          <w:t>(</w:t>
        </w:r>
      </w:ins>
      <w:r w:rsidRPr="00DF2302">
        <w:rPr>
          <w:rFonts w:ascii="Calibri" w:hAnsi="Calibri"/>
          <w:b/>
          <w:lang w:val="en-GB"/>
        </w:rPr>
        <w:t>tc / lc</w:t>
      </w:r>
      <w:ins w:id="17" w:author="Sven Erik" w:date="2020-08-26T15:40:00Z">
        <w:r w:rsidR="00B57649">
          <w:rPr>
            <w:rFonts w:ascii="Calibri" w:hAnsi="Calibri"/>
            <w:b/>
            <w:lang w:val="en-GB"/>
          </w:rPr>
          <w:t xml:space="preserve">) * </w:t>
        </w:r>
      </w:ins>
      <w:ins w:id="18"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ins w:id="21" w:author="Sven Erik" w:date="2020-08-26T15:41:00Z">
        <w:r>
          <w:rPr>
            <w:rFonts w:ascii="Calibri" w:hAnsi="Calibri"/>
            <w:sz w:val="20"/>
            <w:szCs w:val="20"/>
            <w:lang w:val="en-GB"/>
          </w:rPr>
          <w:lastRenderedPageBreak/>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A2582" w14:textId="77777777" w:rsidR="003E5AD0" w:rsidRDefault="003E5AD0">
      <w:r>
        <w:separator/>
      </w:r>
    </w:p>
  </w:endnote>
  <w:endnote w:type="continuationSeparator" w:id="0">
    <w:p w14:paraId="4C9068D1" w14:textId="77777777" w:rsidR="003E5AD0" w:rsidRDefault="003E5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436D6EE" w:rsidR="00D15CF2" w:rsidRDefault="004878F3" w:rsidP="004878F3">
    <w:pPr>
      <w:pStyle w:val="Footer"/>
    </w:pPr>
    <w:r>
      <w:fldChar w:fldCharType="begin"/>
    </w:r>
    <w:r>
      <w:instrText xml:space="preserve"> DATE \@ "yyyy-MM-dd" </w:instrText>
    </w:r>
    <w:r>
      <w:fldChar w:fldCharType="separate"/>
    </w:r>
    <w:r w:rsidR="00BA30A0">
      <w:rPr>
        <w:noProof/>
      </w:rPr>
      <w:t>2023-12-15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FDD89F" w14:textId="77777777" w:rsidR="003E5AD0" w:rsidRDefault="003E5AD0">
      <w:r>
        <w:separator/>
      </w:r>
    </w:p>
  </w:footnote>
  <w:footnote w:type="continuationSeparator" w:id="0">
    <w:p w14:paraId="254240C8" w14:textId="77777777" w:rsidR="003E5AD0" w:rsidRDefault="003E5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766D6" w14:textId="57FBA72A"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391534">
      <w:rPr>
        <w:rFonts w:asciiTheme="minorHAnsi" w:hAnsiTheme="minorHAnsi" w:cs="Calibri"/>
        <w:sz w:val="20"/>
      </w:rPr>
      <w:t>16-G008-23</w:t>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534"/>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AD0"/>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0A0"/>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6C98"/>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F11D5DF-4EC6-49E6-987A-7729AB7CF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4</Pages>
  <Words>681</Words>
  <Characters>3886</Characters>
  <Application>Microsoft Office Word</Application>
  <DocSecurity>0</DocSecurity>
  <Lines>32</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4558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2016-10-18T02:57:00Z</cp:lastPrinted>
  <dcterms:created xsi:type="dcterms:W3CDTF">2023-12-15T03:43:00Z</dcterms:created>
  <dcterms:modified xsi:type="dcterms:W3CDTF">2023-12-15T04:43:00Z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